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7D" w:rsidRPr="00C24196" w:rsidRDefault="00C24196" w:rsidP="009744AE">
      <w:pPr>
        <w:adjustRightInd w:val="0"/>
        <w:snapToGrid w:val="0"/>
        <w:spacing w:line="360" w:lineRule="auto"/>
        <w:jc w:val="right"/>
        <w:rPr>
          <w:rFonts w:ascii="ＭＳ ゴシック" w:eastAsia="ＭＳ ゴシック" w:hAnsi="ＭＳ ゴシック" w:cs="ＭＳ 明朝"/>
          <w:sz w:val="18"/>
          <w:szCs w:val="18"/>
        </w:rPr>
      </w:pPr>
      <w:bookmarkStart w:id="0" w:name="_GoBack"/>
      <w:bookmarkEnd w:id="0"/>
      <w:r w:rsidRPr="00C24196">
        <w:rPr>
          <w:rFonts w:ascii="ＭＳ ゴシック" w:eastAsia="ＭＳ ゴシック" w:hAnsi="ＭＳ ゴシック" w:cs="ＭＳ 明朝" w:hint="eastAsia"/>
          <w:sz w:val="18"/>
          <w:szCs w:val="18"/>
        </w:rPr>
        <w:t>（様式</w:t>
      </w:r>
      <w:r w:rsidR="009744AE">
        <w:rPr>
          <w:rFonts w:ascii="ＭＳ ゴシック" w:eastAsia="ＭＳ ゴシック" w:hAnsi="ＭＳ ゴシック" w:cs="ＭＳ 明朝" w:hint="eastAsia"/>
          <w:sz w:val="18"/>
          <w:szCs w:val="18"/>
        </w:rPr>
        <w:t>８</w:t>
      </w:r>
      <w:r w:rsidRPr="00C24196">
        <w:rPr>
          <w:rFonts w:ascii="ＭＳ ゴシック" w:eastAsia="ＭＳ ゴシック" w:hAnsi="ＭＳ ゴシック" w:cs="ＭＳ 明朝" w:hint="eastAsia"/>
          <w:sz w:val="18"/>
          <w:szCs w:val="18"/>
        </w:rPr>
        <w:t>）</w:t>
      </w:r>
    </w:p>
    <w:p w:rsidR="00791D48" w:rsidRPr="00C24196" w:rsidRDefault="00C420F9" w:rsidP="00D33CBF">
      <w:pPr>
        <w:adjustRightInd w:val="0"/>
        <w:snapToGrid w:val="0"/>
        <w:spacing w:line="360" w:lineRule="auto"/>
        <w:jc w:val="center"/>
        <w:rPr>
          <w:rFonts w:ascii="ＭＳ ゴシック" w:eastAsia="ＭＳ ゴシック" w:hAnsi="ＭＳ ゴシック" w:cs="Times New Roman"/>
          <w:sz w:val="36"/>
          <w:szCs w:val="36"/>
        </w:rPr>
      </w:pPr>
      <w:r w:rsidRPr="00C24196">
        <w:rPr>
          <w:rFonts w:ascii="ＭＳ ゴシック" w:eastAsia="ＭＳ ゴシック" w:hAnsi="ＭＳ ゴシック" w:cs="ＭＳ 明朝" w:hint="eastAsia"/>
          <w:sz w:val="36"/>
          <w:szCs w:val="36"/>
        </w:rPr>
        <w:t>職場見学等実施報告書　受入先事業所確認票</w:t>
      </w: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１．</w:t>
      </w:r>
      <w:r w:rsidRPr="00D33CBF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u w:val="single"/>
          <w:fitText w:val="1680" w:id="1966277376"/>
        </w:rPr>
        <w:t>訓練科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1966277376"/>
        </w:rPr>
        <w:t>名</w:t>
      </w:r>
      <w:r w:rsidRPr="00C24196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：　　　　　　　　　　　　　　　　　　　　　　　　　　　　　</w:t>
      </w: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２．</w:t>
      </w:r>
      <w:r w:rsidRPr="00D33CBF">
        <w:rPr>
          <w:rFonts w:ascii="ＭＳ ゴシック" w:eastAsia="ＭＳ ゴシック" w:hAnsi="ＭＳ ゴシック" w:cs="ＭＳ 明朝" w:hint="eastAsia"/>
          <w:spacing w:val="60"/>
          <w:kern w:val="0"/>
          <w:sz w:val="24"/>
          <w:szCs w:val="24"/>
          <w:u w:val="single"/>
          <w:fitText w:val="1680" w:id="1966277377"/>
        </w:rPr>
        <w:t>訓練施設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1966277377"/>
        </w:rPr>
        <w:t>名</w:t>
      </w:r>
      <w:r w:rsidRPr="00C24196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：　　　　　　　　　　　　　　　　　　　　　　　　　　　　　</w:t>
      </w: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３．</w:t>
      </w:r>
      <w:r w:rsidRPr="00D33CBF">
        <w:rPr>
          <w:rFonts w:ascii="ＭＳ ゴシック" w:eastAsia="ＭＳ ゴシック" w:hAnsi="ＭＳ ゴシック" w:cs="ＭＳ 明朝" w:hint="eastAsia"/>
          <w:spacing w:val="24"/>
          <w:kern w:val="0"/>
          <w:sz w:val="24"/>
          <w:szCs w:val="24"/>
          <w:fitText w:val="1680" w:id="-1934889984"/>
        </w:rPr>
        <w:t>受入先事業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fitText w:val="1680" w:id="-1934889984"/>
        </w:rPr>
        <w:t>所</w:t>
      </w: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kern w:val="0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</w:t>
      </w:r>
      <w:r w:rsidRPr="00D33CBF">
        <w:rPr>
          <w:rFonts w:ascii="ＭＳ ゴシック" w:eastAsia="ＭＳ ゴシック" w:hAnsi="ＭＳ ゴシック" w:cs="ＭＳ 明朝" w:hint="eastAsia"/>
          <w:spacing w:val="240"/>
          <w:kern w:val="0"/>
          <w:sz w:val="24"/>
          <w:szCs w:val="24"/>
          <w:u w:val="single"/>
          <w:fitText w:val="1680" w:id="-1934889728"/>
        </w:rPr>
        <w:t>所在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-1934889728"/>
        </w:rPr>
        <w:t>地</w:t>
      </w:r>
      <w:r w:rsidRPr="00C24196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：　　　　　　　　　　　　　　　　　　　　　　　　　　　　　</w:t>
      </w: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  <w:u w:val="single"/>
        </w:rPr>
      </w:pP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</w:t>
      </w:r>
      <w:r w:rsidRPr="00D33CBF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u w:val="single"/>
          <w:fitText w:val="1680" w:id="-1934889727"/>
        </w:rPr>
        <w:t>事業所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-1934889727"/>
        </w:rPr>
        <w:t>名</w:t>
      </w:r>
      <w:r w:rsidRPr="00C24196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：　　　　　　　　　　　　　　　　　　　　　　　　　　　　　</w:t>
      </w: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</w:p>
    <w:p w:rsidR="00C420F9" w:rsidRPr="00C24196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４．</w:t>
      </w:r>
      <w:r w:rsidRPr="00D33CBF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fitText w:val="1680" w:id="-1934889216"/>
        </w:rPr>
        <w:t>受入日</w:t>
      </w:r>
      <w:r w:rsidRPr="00D33CBF">
        <w:rPr>
          <w:rFonts w:ascii="ＭＳ ゴシック" w:eastAsia="ＭＳ ゴシック" w:hAnsi="ＭＳ ゴシック" w:cs="ＭＳ 明朝" w:hint="eastAsia"/>
          <w:kern w:val="0"/>
          <w:sz w:val="24"/>
          <w:szCs w:val="24"/>
          <w:fitText w:val="1680" w:id="-1934889216"/>
        </w:rPr>
        <w:t>時</w:t>
      </w:r>
    </w:p>
    <w:p w:rsidR="00791D48" w:rsidRPr="00C24196" w:rsidRDefault="00BD6723" w:rsidP="00D33CBF">
      <w:pPr>
        <w:adjustRightInd w:val="0"/>
        <w:snapToGrid w:val="0"/>
        <w:spacing w:line="360" w:lineRule="auto"/>
        <w:ind w:firstLineChars="200" w:firstLine="446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令和</w:t>
      </w:r>
      <w:r w:rsidR="00791D48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年　　月　　日</w:t>
      </w:r>
      <w:r w:rsidR="00D20B07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（　　）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</w:t>
      </w:r>
      <w:r w:rsidR="00D20B07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　時　　分　</w:t>
      </w:r>
      <w:r w:rsidR="00791D48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から　</w:t>
      </w:r>
      <w:r w:rsidR="00D20B07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時　　分　</w:t>
      </w:r>
      <w:r w:rsidR="00791D48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まで</w:t>
      </w:r>
      <w:ins w:id="1" w:author="w" w:date="2022-02-16T14:02:00Z">
        <w:r w:rsidR="00C94BDA">
          <w:rPr>
            <w:rFonts w:ascii="ＭＳ ゴシック" w:eastAsia="ＭＳ ゴシック" w:hAnsi="ＭＳ ゴシック" w:cs="ＭＳ 明朝" w:hint="eastAsia"/>
            <w:sz w:val="24"/>
            <w:szCs w:val="24"/>
            <w:u w:val="single"/>
          </w:rPr>
          <w:t>（　　時間）</w:t>
        </w:r>
      </w:ins>
      <w:r w:rsidR="00791D48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</w:t>
      </w:r>
    </w:p>
    <w:p w:rsidR="00791D48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32128F" w:rsidRPr="005E6B7F" w:rsidRDefault="008847FF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5E6B7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265430</wp:posOffset>
                </wp:positionV>
                <wp:extent cx="152400" cy="838200"/>
                <wp:effectExtent l="0" t="0" r="19050" b="19050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3820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9AB3C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91.05pt;margin-top:20.9pt;width:12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" adj="327" strokecolor="black [3213]"/>
            </w:pict>
          </mc:Fallback>
        </mc:AlternateContent>
      </w:r>
    </w:p>
    <w:p w:rsidR="00791D48" w:rsidRPr="005E6B7F" w:rsidRDefault="0032128F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5E6B7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　　　　　</w:t>
      </w:r>
      <w:r w:rsidR="008847FF" w:rsidRPr="005E6B7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 </w:t>
      </w:r>
      <w:r w:rsidR="0055787E" w:rsidRPr="005E6B7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 </w:t>
      </w:r>
      <w:r w:rsidRPr="005E6B7F">
        <w:rPr>
          <w:rFonts w:ascii="ＭＳ ゴシック" w:eastAsia="ＭＳ ゴシック" w:hAnsi="ＭＳ ゴシック" w:cs="Times New Roman" w:hint="eastAsia"/>
          <w:sz w:val="24"/>
          <w:szCs w:val="24"/>
        </w:rPr>
        <w:t>①職場見学</w:t>
      </w:r>
    </w:p>
    <w:p w:rsidR="0032128F" w:rsidRPr="005E6B7F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上記の</w:t>
      </w:r>
      <w:r w:rsidR="00D20B07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日時に</w:t>
      </w:r>
      <w:r w:rsidR="00ED62A7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</w:t>
      </w:r>
      <w:r w:rsidR="008847FF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 </w:t>
      </w:r>
      <w:r w:rsidR="0055787E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 </w:t>
      </w:r>
      <w:r w:rsidR="0032128F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②</w:t>
      </w:r>
      <w:r w:rsidR="00D20B07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職場</w:t>
      </w:r>
      <w:r w:rsidR="0032128F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体験　を受講しました。</w:t>
      </w:r>
    </w:p>
    <w:p w:rsidR="00791D48" w:rsidRPr="005E6B7F" w:rsidRDefault="0032128F" w:rsidP="00D33CBF">
      <w:pPr>
        <w:adjustRightInd w:val="0"/>
        <w:snapToGrid w:val="0"/>
        <w:spacing w:line="360" w:lineRule="auto"/>
        <w:ind w:firstLineChars="898" w:firstLine="2000"/>
        <w:rPr>
          <w:rFonts w:ascii="ＭＳ ゴシック" w:eastAsia="ＭＳ ゴシック" w:hAnsi="ＭＳ ゴシック" w:cs="Times New Roman"/>
          <w:sz w:val="24"/>
          <w:szCs w:val="24"/>
        </w:rPr>
      </w:pPr>
      <w:r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③職場</w:t>
      </w:r>
      <w:r w:rsidR="006E1C33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>実習</w:t>
      </w:r>
      <w:r w:rsidR="008847FF" w:rsidRPr="005E6B7F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　　　　　※該当項目に○をお願いします。</w:t>
      </w:r>
    </w:p>
    <w:p w:rsidR="00791D48" w:rsidRPr="005E6B7F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</w:t>
      </w:r>
      <w:r w:rsidR="00BD6723"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令和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年　　月　　日</w:t>
      </w:r>
    </w:p>
    <w:p w:rsidR="00791D48" w:rsidRPr="00C24196" w:rsidRDefault="00791D48" w:rsidP="00D33CBF">
      <w:pPr>
        <w:adjustRightInd w:val="0"/>
        <w:snapToGrid w:val="0"/>
        <w:spacing w:line="360" w:lineRule="auto"/>
        <w:ind w:firstLineChars="1409" w:firstLine="3984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24196">
        <w:rPr>
          <w:rFonts w:ascii="ＭＳ ゴシック" w:eastAsia="ＭＳ ゴシック" w:hAnsi="ＭＳ ゴシック" w:cs="ＭＳ 明朝" w:hint="eastAsia"/>
          <w:spacing w:val="30"/>
          <w:kern w:val="0"/>
          <w:sz w:val="24"/>
          <w:szCs w:val="24"/>
          <w:u w:val="single"/>
          <w:fitText w:val="1440" w:id="-1934883328"/>
        </w:rPr>
        <w:t>受講者</w:t>
      </w:r>
      <w:r w:rsidR="00D20B07" w:rsidRPr="00C24196">
        <w:rPr>
          <w:rFonts w:ascii="ＭＳ ゴシック" w:eastAsia="ＭＳ ゴシック" w:hAnsi="ＭＳ ゴシック" w:cs="ＭＳ 明朝" w:hint="eastAsia"/>
          <w:spacing w:val="30"/>
          <w:kern w:val="0"/>
          <w:sz w:val="24"/>
          <w:szCs w:val="24"/>
          <w:u w:val="single"/>
          <w:fitText w:val="1440" w:id="-1934883328"/>
        </w:rPr>
        <w:t>署</w:t>
      </w:r>
      <w:r w:rsidR="00D20B07" w:rsidRPr="00C24196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440" w:id="-1934883328"/>
        </w:rPr>
        <w:t>名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　　　　　　　　　　　　</w:t>
      </w:r>
      <w:r w:rsidR="00D20B07" w:rsidRPr="00C24196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　</w:t>
      </w:r>
    </w:p>
    <w:p w:rsidR="00791D48" w:rsidRPr="00C24196" w:rsidRDefault="00791D48" w:rsidP="00D33CBF">
      <w:pPr>
        <w:adjustRightInd w:val="0"/>
        <w:snapToGrid w:val="0"/>
        <w:spacing w:line="360" w:lineRule="auto"/>
        <w:ind w:firstLineChars="252" w:firstLine="561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ind w:firstLineChars="252" w:firstLine="561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ind w:firstLineChars="87" w:firstLine="194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上記</w:t>
      </w:r>
      <w:r w:rsidR="0032128F">
        <w:rPr>
          <w:rFonts w:ascii="ＭＳ ゴシック" w:eastAsia="ＭＳ ゴシック" w:hAnsi="ＭＳ ゴシック" w:cs="ＭＳ 明朝" w:hint="eastAsia"/>
          <w:sz w:val="24"/>
          <w:szCs w:val="24"/>
        </w:rPr>
        <w:t>の日時に</w:t>
      </w:r>
      <w:r w:rsidR="00D20B07"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実施しました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。</w:t>
      </w:r>
    </w:p>
    <w:p w:rsidR="00791D48" w:rsidRPr="00C24196" w:rsidRDefault="00791D48" w:rsidP="00D33CBF">
      <w:pPr>
        <w:adjustRightInd w:val="0"/>
        <w:snapToGrid w:val="0"/>
        <w:spacing w:line="360" w:lineRule="auto"/>
        <w:ind w:firstLineChars="252" w:firstLine="561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24196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</w:t>
      </w:r>
      <w:r w:rsidR="00BD6723"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>令和</w:t>
      </w:r>
      <w:r w:rsidRPr="00C24196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年　　月　　日</w:t>
      </w:r>
    </w:p>
    <w:p w:rsidR="00C94BDA" w:rsidRPr="00C24196" w:rsidRDefault="00D20B07">
      <w:pPr>
        <w:adjustRightInd w:val="0"/>
        <w:snapToGrid w:val="0"/>
        <w:spacing w:line="360" w:lineRule="auto"/>
        <w:ind w:firstLineChars="1723" w:firstLine="3838"/>
        <w:rPr>
          <w:moveTo w:id="2" w:author="w" w:date="2022-02-16T14:06:00Z"/>
          <w:rFonts w:ascii="ＭＳ ゴシック" w:eastAsia="ＭＳ ゴシック" w:hAnsi="ＭＳ ゴシック" w:cs="Times New Roman"/>
          <w:sz w:val="24"/>
          <w:szCs w:val="24"/>
          <w:u w:val="single"/>
        </w:rPr>
        <w:pPrChange w:id="3" w:author="w" w:date="2022-02-16T14:07:00Z">
          <w:pPr>
            <w:adjustRightInd w:val="0"/>
            <w:snapToGrid w:val="0"/>
            <w:spacing w:line="360" w:lineRule="auto"/>
            <w:ind w:firstLineChars="1423" w:firstLine="3415"/>
          </w:pPr>
        </w:pPrChange>
      </w:pPr>
      <w:r w:rsidRPr="00C94BDA">
        <w:rPr>
          <w:rFonts w:ascii="ＭＳ ゴシック" w:eastAsia="ＭＳ ゴシック" w:hAnsi="ＭＳ ゴシック" w:cs="ＭＳ 明朝" w:hint="eastAsia"/>
          <w:sz w:val="24"/>
          <w:szCs w:val="24"/>
          <w:u w:val="single"/>
          <w:rPrChange w:id="4" w:author="w" w:date="2022-02-16T14:07:00Z">
            <w:rPr>
              <w:rFonts w:ascii="ＭＳ ゴシック" w:eastAsia="ＭＳ ゴシック" w:hAnsi="ＭＳ ゴシック" w:cs="ＭＳ 明朝" w:hint="eastAsia"/>
              <w:sz w:val="24"/>
              <w:szCs w:val="24"/>
            </w:rPr>
          </w:rPrChange>
        </w:rPr>
        <w:t>受入先事業所</w:t>
      </w:r>
      <w:moveToRangeStart w:id="5" w:author="w" w:date="2022-02-16T14:06:00Z" w:name="move95912821"/>
      <w:moveTo w:id="6" w:author="w" w:date="2022-02-16T14:06:00Z">
        <w:r w:rsidR="00C94BDA" w:rsidRPr="00C535AE">
          <w:rPr>
            <w:rFonts w:ascii="ＭＳ ゴシック" w:eastAsia="ＭＳ ゴシック" w:hAnsi="ＭＳ ゴシック" w:cs="ＭＳ 明朝" w:hint="eastAsia"/>
            <w:kern w:val="0"/>
            <w:sz w:val="24"/>
            <w:szCs w:val="24"/>
            <w:u w:val="single"/>
          </w:rPr>
          <w:t>担当者署名</w:t>
        </w:r>
        <w:r w:rsidR="00C94BDA" w:rsidRPr="00C24196">
          <w:rPr>
            <w:rFonts w:ascii="ＭＳ ゴシック" w:eastAsia="ＭＳ ゴシック" w:hAnsi="ＭＳ ゴシック" w:cs="ＭＳ 明朝" w:hint="eastAsia"/>
            <w:sz w:val="24"/>
            <w:szCs w:val="24"/>
            <w:u w:val="single"/>
          </w:rPr>
          <w:t xml:space="preserve">　　　　　　　　　　　　　　　　　</w:t>
        </w:r>
      </w:moveTo>
    </w:p>
    <w:moveToRangeEnd w:id="5"/>
    <w:p w:rsidR="00F312EC" w:rsidRPr="00C94BDA" w:rsidRDefault="00F312EC" w:rsidP="00D33CBF">
      <w:pPr>
        <w:adjustRightInd w:val="0"/>
        <w:snapToGrid w:val="0"/>
        <w:spacing w:line="360" w:lineRule="auto"/>
        <w:ind w:firstLineChars="1779" w:firstLine="3963"/>
        <w:rPr>
          <w:rFonts w:ascii="ＭＳ ゴシック" w:eastAsia="ＭＳ ゴシック" w:hAnsi="ＭＳ ゴシック" w:cs="ＭＳ 明朝"/>
          <w:sz w:val="24"/>
          <w:szCs w:val="24"/>
        </w:rPr>
      </w:pPr>
    </w:p>
    <w:p w:rsidR="00791D48" w:rsidRPr="00C24196" w:rsidRDefault="00D20B07">
      <w:pPr>
        <w:adjustRightInd w:val="0"/>
        <w:snapToGrid w:val="0"/>
        <w:spacing w:line="360" w:lineRule="auto"/>
        <w:ind w:firstLineChars="1423" w:firstLine="3170"/>
        <w:rPr>
          <w:rFonts w:ascii="ＭＳ ゴシック" w:eastAsia="ＭＳ ゴシック" w:hAnsi="ＭＳ ゴシック" w:cs="Times New Roman"/>
          <w:sz w:val="24"/>
          <w:szCs w:val="24"/>
          <w:u w:val="single"/>
        </w:rPr>
        <w:pPrChange w:id="7" w:author="w" w:date="2022-02-16T14:06:00Z">
          <w:pPr>
            <w:adjustRightInd w:val="0"/>
            <w:snapToGrid w:val="0"/>
            <w:spacing w:line="360" w:lineRule="auto"/>
            <w:ind w:firstLineChars="1423" w:firstLine="4269"/>
          </w:pPr>
        </w:pPrChange>
      </w:pPr>
      <w:moveFromRangeStart w:id="8" w:author="w" w:date="2022-02-16T14:06:00Z" w:name="move95912821"/>
      <w:moveFrom w:id="9" w:author="w" w:date="2022-02-16T14:06:00Z">
        <w:r w:rsidRPr="00C94BDA" w:rsidDel="00C94BDA">
          <w:rPr>
            <w:rFonts w:ascii="ＭＳ ゴシック" w:eastAsia="ＭＳ ゴシック" w:hAnsi="ＭＳ ゴシック" w:cs="ＭＳ 明朝" w:hint="eastAsia"/>
            <w:kern w:val="0"/>
            <w:sz w:val="24"/>
            <w:szCs w:val="24"/>
            <w:u w:val="single"/>
            <w:rPrChange w:id="10" w:author="w" w:date="2022-02-16T14:06:00Z">
              <w:rPr>
                <w:rFonts w:ascii="ＭＳ ゴシック" w:eastAsia="ＭＳ ゴシック" w:hAnsi="ＭＳ ゴシック" w:cs="ＭＳ 明朝" w:hint="eastAsia"/>
                <w:spacing w:val="30"/>
                <w:kern w:val="0"/>
                <w:sz w:val="24"/>
                <w:szCs w:val="24"/>
                <w:u w:val="single"/>
              </w:rPr>
            </w:rPrChange>
          </w:rPr>
          <w:t>担当者署</w:t>
        </w:r>
        <w:r w:rsidRPr="00C94BDA" w:rsidDel="00C94BDA">
          <w:rPr>
            <w:rFonts w:ascii="ＭＳ ゴシック" w:eastAsia="ＭＳ ゴシック" w:hAnsi="ＭＳ ゴシック" w:cs="ＭＳ 明朝" w:hint="eastAsia"/>
            <w:kern w:val="0"/>
            <w:sz w:val="24"/>
            <w:szCs w:val="24"/>
            <w:u w:val="single"/>
          </w:rPr>
          <w:t>名</w:t>
        </w:r>
        <w:r w:rsidR="00791D48" w:rsidRPr="00C24196" w:rsidDel="00C94BDA">
          <w:rPr>
            <w:rFonts w:ascii="ＭＳ ゴシック" w:eastAsia="ＭＳ ゴシック" w:hAnsi="ＭＳ ゴシック" w:cs="ＭＳ 明朝" w:hint="eastAsia"/>
            <w:sz w:val="24"/>
            <w:szCs w:val="24"/>
            <w:u w:val="single"/>
          </w:rPr>
          <w:t xml:space="preserve">　　　　　　　　　　　　　　</w:t>
        </w:r>
        <w:r w:rsidRPr="00C24196" w:rsidDel="00C94BDA">
          <w:rPr>
            <w:rFonts w:ascii="ＭＳ ゴシック" w:eastAsia="ＭＳ ゴシック" w:hAnsi="ＭＳ ゴシック" w:cs="ＭＳ 明朝" w:hint="eastAsia"/>
            <w:sz w:val="24"/>
            <w:szCs w:val="24"/>
            <w:u w:val="single"/>
          </w:rPr>
          <w:t xml:space="preserve">　　　</w:t>
        </w:r>
      </w:moveFrom>
      <w:moveFromRangeEnd w:id="8"/>
    </w:p>
    <w:sectPr w:rsidR="00791D48" w:rsidRPr="00C24196" w:rsidSect="00C94BDA">
      <w:pgSz w:w="11906" w:h="16838" w:code="9"/>
      <w:pgMar w:top="1134" w:right="1134" w:bottom="1134" w:left="1134" w:header="851" w:footer="992" w:gutter="0"/>
      <w:cols w:space="425"/>
      <w:docGrid w:type="linesAndChars" w:linePitch="360" w:charSpace="-3531"/>
      <w:sectPrChange w:id="11" w:author="w" w:date="2022-02-16T14:02:00Z">
        <w:sectPr w:rsidR="00791D48" w:rsidRPr="00C24196" w:rsidSect="00C94BDA">
          <w:pgMar w:top="1134" w:right="1134" w:bottom="1134" w:left="1134" w:header="851" w:footer="992" w:gutter="0"/>
          <w:docGrid w:type="lines" w:charSpace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949" w:rsidRDefault="00907949" w:rsidP="003A19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07949" w:rsidRDefault="00907949" w:rsidP="003A19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949" w:rsidRDefault="00907949" w:rsidP="003A19E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07949" w:rsidRDefault="00907949" w:rsidP="003A19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">
    <w15:presenceInfo w15:providerId="None" w15:userId="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trackRevisions/>
  <w:defaultTabStop w:val="840"/>
  <w:drawingGridHorizontalSpacing w:val="19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3E8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147D"/>
    <w:rsid w:val="000B7862"/>
    <w:rsid w:val="000C2CD5"/>
    <w:rsid w:val="000E590A"/>
    <w:rsid w:val="00110436"/>
    <w:rsid w:val="001166E6"/>
    <w:rsid w:val="0014058A"/>
    <w:rsid w:val="001441A6"/>
    <w:rsid w:val="0015049C"/>
    <w:rsid w:val="00154612"/>
    <w:rsid w:val="001573E8"/>
    <w:rsid w:val="00161F1B"/>
    <w:rsid w:val="00174B2C"/>
    <w:rsid w:val="00180547"/>
    <w:rsid w:val="00194FA7"/>
    <w:rsid w:val="001A609A"/>
    <w:rsid w:val="001C315E"/>
    <w:rsid w:val="001C7970"/>
    <w:rsid w:val="001D7E67"/>
    <w:rsid w:val="001E0BEA"/>
    <w:rsid w:val="001E1F33"/>
    <w:rsid w:val="001E22C2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5353"/>
    <w:rsid w:val="002D7E40"/>
    <w:rsid w:val="002F5F9C"/>
    <w:rsid w:val="00300026"/>
    <w:rsid w:val="003174D8"/>
    <w:rsid w:val="0032128F"/>
    <w:rsid w:val="0032233F"/>
    <w:rsid w:val="003316BF"/>
    <w:rsid w:val="003673F4"/>
    <w:rsid w:val="00376AFC"/>
    <w:rsid w:val="0038221A"/>
    <w:rsid w:val="0039285A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901AE"/>
    <w:rsid w:val="004A2ECE"/>
    <w:rsid w:val="004A38CB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1A59"/>
    <w:rsid w:val="00514D65"/>
    <w:rsid w:val="00515675"/>
    <w:rsid w:val="00530409"/>
    <w:rsid w:val="00543BE2"/>
    <w:rsid w:val="0054730E"/>
    <w:rsid w:val="0055787E"/>
    <w:rsid w:val="0056114C"/>
    <w:rsid w:val="00590508"/>
    <w:rsid w:val="005A5019"/>
    <w:rsid w:val="005A5F93"/>
    <w:rsid w:val="005A6039"/>
    <w:rsid w:val="005C12D4"/>
    <w:rsid w:val="005C5400"/>
    <w:rsid w:val="005E4ADE"/>
    <w:rsid w:val="005E6B7F"/>
    <w:rsid w:val="005F3A2A"/>
    <w:rsid w:val="00617F53"/>
    <w:rsid w:val="0062164A"/>
    <w:rsid w:val="006353A7"/>
    <w:rsid w:val="00635405"/>
    <w:rsid w:val="0064136E"/>
    <w:rsid w:val="0065092C"/>
    <w:rsid w:val="006561DA"/>
    <w:rsid w:val="00661C5C"/>
    <w:rsid w:val="006715A6"/>
    <w:rsid w:val="00672D45"/>
    <w:rsid w:val="006906D1"/>
    <w:rsid w:val="006971B2"/>
    <w:rsid w:val="006A187C"/>
    <w:rsid w:val="006B3077"/>
    <w:rsid w:val="006B7FA0"/>
    <w:rsid w:val="006C5638"/>
    <w:rsid w:val="006C5EFA"/>
    <w:rsid w:val="006E1C33"/>
    <w:rsid w:val="006E2DA2"/>
    <w:rsid w:val="006E467F"/>
    <w:rsid w:val="006F1AD7"/>
    <w:rsid w:val="006F4294"/>
    <w:rsid w:val="006F47BE"/>
    <w:rsid w:val="006F574D"/>
    <w:rsid w:val="0070068D"/>
    <w:rsid w:val="00700ED4"/>
    <w:rsid w:val="00705408"/>
    <w:rsid w:val="00706A0F"/>
    <w:rsid w:val="0071477A"/>
    <w:rsid w:val="00722407"/>
    <w:rsid w:val="00732E5B"/>
    <w:rsid w:val="007331B3"/>
    <w:rsid w:val="00765CB6"/>
    <w:rsid w:val="007668F5"/>
    <w:rsid w:val="007758E6"/>
    <w:rsid w:val="007857B7"/>
    <w:rsid w:val="00791D48"/>
    <w:rsid w:val="0079288F"/>
    <w:rsid w:val="00794363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40AD"/>
    <w:rsid w:val="0086172A"/>
    <w:rsid w:val="00877AE0"/>
    <w:rsid w:val="00882B77"/>
    <w:rsid w:val="008847FF"/>
    <w:rsid w:val="00884ABD"/>
    <w:rsid w:val="0089266A"/>
    <w:rsid w:val="00892A4E"/>
    <w:rsid w:val="00895541"/>
    <w:rsid w:val="008A58F4"/>
    <w:rsid w:val="008A78AD"/>
    <w:rsid w:val="008B07E3"/>
    <w:rsid w:val="008D33EE"/>
    <w:rsid w:val="008E25EB"/>
    <w:rsid w:val="008F2CF3"/>
    <w:rsid w:val="008F39AA"/>
    <w:rsid w:val="00903DC5"/>
    <w:rsid w:val="00903F83"/>
    <w:rsid w:val="0090641A"/>
    <w:rsid w:val="00907949"/>
    <w:rsid w:val="009105E5"/>
    <w:rsid w:val="0092075E"/>
    <w:rsid w:val="00922A28"/>
    <w:rsid w:val="00931143"/>
    <w:rsid w:val="00935F33"/>
    <w:rsid w:val="00964CAA"/>
    <w:rsid w:val="00967C14"/>
    <w:rsid w:val="009700D5"/>
    <w:rsid w:val="009718C6"/>
    <w:rsid w:val="009744AE"/>
    <w:rsid w:val="009744DB"/>
    <w:rsid w:val="00977407"/>
    <w:rsid w:val="00995218"/>
    <w:rsid w:val="009B5182"/>
    <w:rsid w:val="009C1027"/>
    <w:rsid w:val="009E5267"/>
    <w:rsid w:val="009F7302"/>
    <w:rsid w:val="00A075A2"/>
    <w:rsid w:val="00A137EB"/>
    <w:rsid w:val="00A22021"/>
    <w:rsid w:val="00A43F49"/>
    <w:rsid w:val="00A70F6A"/>
    <w:rsid w:val="00A72E90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252D0"/>
    <w:rsid w:val="00B2715D"/>
    <w:rsid w:val="00B3308F"/>
    <w:rsid w:val="00B71B41"/>
    <w:rsid w:val="00B83254"/>
    <w:rsid w:val="00BB4089"/>
    <w:rsid w:val="00BB7365"/>
    <w:rsid w:val="00BD6723"/>
    <w:rsid w:val="00C01A05"/>
    <w:rsid w:val="00C12741"/>
    <w:rsid w:val="00C22480"/>
    <w:rsid w:val="00C24196"/>
    <w:rsid w:val="00C35725"/>
    <w:rsid w:val="00C371D6"/>
    <w:rsid w:val="00C420F9"/>
    <w:rsid w:val="00C56B44"/>
    <w:rsid w:val="00C61F58"/>
    <w:rsid w:val="00C63D4D"/>
    <w:rsid w:val="00C66D20"/>
    <w:rsid w:val="00C66F9F"/>
    <w:rsid w:val="00C86E52"/>
    <w:rsid w:val="00C86F6C"/>
    <w:rsid w:val="00C9164D"/>
    <w:rsid w:val="00C94BDA"/>
    <w:rsid w:val="00CA64D7"/>
    <w:rsid w:val="00CA7508"/>
    <w:rsid w:val="00CB40FC"/>
    <w:rsid w:val="00CD159F"/>
    <w:rsid w:val="00CE5DD3"/>
    <w:rsid w:val="00D12A0B"/>
    <w:rsid w:val="00D20B07"/>
    <w:rsid w:val="00D33CBF"/>
    <w:rsid w:val="00D422D0"/>
    <w:rsid w:val="00D42402"/>
    <w:rsid w:val="00D55B24"/>
    <w:rsid w:val="00D57592"/>
    <w:rsid w:val="00D67328"/>
    <w:rsid w:val="00D7554E"/>
    <w:rsid w:val="00D82E8E"/>
    <w:rsid w:val="00D90F48"/>
    <w:rsid w:val="00D91A4E"/>
    <w:rsid w:val="00D9224C"/>
    <w:rsid w:val="00D9459E"/>
    <w:rsid w:val="00D949BD"/>
    <w:rsid w:val="00D974BC"/>
    <w:rsid w:val="00DA1FDE"/>
    <w:rsid w:val="00DA440E"/>
    <w:rsid w:val="00DA6632"/>
    <w:rsid w:val="00DA70F8"/>
    <w:rsid w:val="00DB1276"/>
    <w:rsid w:val="00DC3C18"/>
    <w:rsid w:val="00DD3C57"/>
    <w:rsid w:val="00DD729D"/>
    <w:rsid w:val="00E13831"/>
    <w:rsid w:val="00E21A2C"/>
    <w:rsid w:val="00E25CB4"/>
    <w:rsid w:val="00E55A34"/>
    <w:rsid w:val="00E575B9"/>
    <w:rsid w:val="00E737D0"/>
    <w:rsid w:val="00E85DCA"/>
    <w:rsid w:val="00E913D0"/>
    <w:rsid w:val="00E96418"/>
    <w:rsid w:val="00EA1F34"/>
    <w:rsid w:val="00EA6432"/>
    <w:rsid w:val="00EC0423"/>
    <w:rsid w:val="00EC1215"/>
    <w:rsid w:val="00ED62A7"/>
    <w:rsid w:val="00EE0E49"/>
    <w:rsid w:val="00EE1897"/>
    <w:rsid w:val="00EF2E50"/>
    <w:rsid w:val="00F01958"/>
    <w:rsid w:val="00F312EC"/>
    <w:rsid w:val="00F3213B"/>
    <w:rsid w:val="00F3628D"/>
    <w:rsid w:val="00F90A91"/>
    <w:rsid w:val="00FA43D7"/>
    <w:rsid w:val="00FD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A66B09-7DB6-4B65-935C-51DF272E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1B2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9E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9E2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1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12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ジョブカード評価シート受領確認書</vt:lpstr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subject/>
  <dc:creator>w</dc:creator>
  <cp:keywords/>
  <dc:description/>
  <cp:lastModifiedBy>高崎　友介</cp:lastModifiedBy>
  <cp:revision>5</cp:revision>
  <cp:lastPrinted>2023-04-18T07:06:00Z</cp:lastPrinted>
  <dcterms:created xsi:type="dcterms:W3CDTF">2021-03-09T08:23:00Z</dcterms:created>
  <dcterms:modified xsi:type="dcterms:W3CDTF">2023-04-18T07:38:00Z</dcterms:modified>
</cp:coreProperties>
</file>